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9E" w:rsidRDefault="00C62055" w:rsidP="00C62055">
      <w:pPr>
        <w:tabs>
          <w:tab w:val="left" w:pos="3670"/>
        </w:tabs>
      </w:pPr>
      <w:bookmarkStart w:id="0" w:name="_GoBack"/>
      <w:bookmarkEnd w:id="0"/>
      <w:r>
        <w:rPr>
          <w:noProof/>
        </w:rPr>
        <w:drawing>
          <wp:inline distT="0" distB="0" distL="0" distR="0" wp14:anchorId="1171A016" wp14:editId="4F172CCE">
            <wp:extent cx="6680200" cy="4865892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692" cy="486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2055" w:rsidRDefault="00C62055" w:rsidP="00C62055">
      <w:pPr>
        <w:pStyle w:val="Title"/>
        <w:spacing w:before="480" w:line="240" w:lineRule="auto"/>
        <w:jc w:val="center"/>
        <w:rPr>
          <w:b/>
          <w:color w:val="1B365D" w:themeColor="text2"/>
          <w:spacing w:val="0"/>
          <w:szCs w:val="56"/>
        </w:rPr>
      </w:pPr>
    </w:p>
    <w:p w:rsidR="00337F68" w:rsidRPr="00C62055" w:rsidRDefault="001D45C9" w:rsidP="00C62055">
      <w:pPr>
        <w:pStyle w:val="Title"/>
        <w:spacing w:before="480" w:line="900" w:lineRule="exact"/>
        <w:jc w:val="center"/>
        <w:rPr>
          <w:b/>
          <w:spacing w:val="0"/>
          <w:szCs w:val="56"/>
        </w:rPr>
      </w:pPr>
      <w:r w:rsidRPr="00C62055">
        <w:rPr>
          <w:b/>
          <w:color w:val="1B365D" w:themeColor="text2"/>
          <w:spacing w:val="0"/>
          <w:szCs w:val="56"/>
        </w:rPr>
        <w:t xml:space="preserve">Tennessee </w:t>
      </w:r>
      <w:r w:rsidR="00E15AB6" w:rsidRPr="00C62055">
        <w:rPr>
          <w:b/>
          <w:color w:val="1B365D" w:themeColor="text2"/>
          <w:spacing w:val="0"/>
          <w:szCs w:val="56"/>
        </w:rPr>
        <w:t>Safe</w:t>
      </w:r>
      <w:r w:rsidRPr="00C62055">
        <w:rPr>
          <w:b/>
          <w:color w:val="1B365D" w:themeColor="text2"/>
          <w:spacing w:val="0"/>
          <w:szCs w:val="56"/>
        </w:rPr>
        <w:t xml:space="preserve"> </w:t>
      </w:r>
      <w:r w:rsidR="00E15AB6" w:rsidRPr="00C62055">
        <w:rPr>
          <w:b/>
          <w:color w:val="1B365D" w:themeColor="text2"/>
          <w:spacing w:val="0"/>
          <w:szCs w:val="56"/>
        </w:rPr>
        <w:t>Baby Court</w:t>
      </w:r>
      <w:r w:rsidR="007B3268" w:rsidRPr="00C62055">
        <w:rPr>
          <w:b/>
          <w:color w:val="1B365D" w:themeColor="text2"/>
          <w:spacing w:val="0"/>
          <w:szCs w:val="56"/>
        </w:rPr>
        <w:t>s</w:t>
      </w:r>
    </w:p>
    <w:p w:rsidR="00935C9E" w:rsidRPr="00C62055" w:rsidRDefault="006E583A" w:rsidP="00C62055">
      <w:pPr>
        <w:pStyle w:val="Subtitle"/>
        <w:spacing w:after="120"/>
        <w:jc w:val="center"/>
        <w:rPr>
          <w:color w:val="666666" w:themeColor="accent5"/>
          <w:sz w:val="40"/>
        </w:rPr>
      </w:pPr>
      <w:r w:rsidRPr="00C62055">
        <w:rPr>
          <w:noProof/>
          <w:color w:val="666666" w:themeColor="accent5"/>
          <w:sz w:val="40"/>
        </w:rPr>
        <w:t>Annual Report</w:t>
      </w:r>
    </w:p>
    <w:p w:rsidR="00EE35E8" w:rsidRPr="00C62055" w:rsidDel="00C35E5A" w:rsidRDefault="006E583A" w:rsidP="00C62055">
      <w:pPr>
        <w:pStyle w:val="coverbyline"/>
        <w:spacing w:after="120"/>
        <w:jc w:val="center"/>
        <w:rPr>
          <w:del w:id="1" w:author="Rebecca Bevans" w:date="2019-01-30T11:34:00Z"/>
          <w:sz w:val="24"/>
        </w:rPr>
      </w:pPr>
      <w:r w:rsidRPr="00C62055">
        <w:rPr>
          <w:sz w:val="24"/>
        </w:rPr>
        <w:t>February 1, 2019</w:t>
      </w:r>
    </w:p>
    <w:p w:rsidR="001E76BF" w:rsidRDefault="001E76BF" w:rsidP="00C62055">
      <w:pPr>
        <w:pStyle w:val="coverbyline"/>
        <w:jc w:val="center"/>
        <w:rPr>
          <w:rFonts w:ascii="PermianSlabSerifTypeface" w:hAnsi="PermianSlabSerifTypeface"/>
          <w:b/>
          <w:spacing w:val="-20"/>
          <w:sz w:val="52"/>
        </w:rPr>
      </w:pPr>
    </w:p>
    <w:sectPr w:rsidR="001E76BF" w:rsidSect="00C62055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1B9" w:rsidRDefault="00F531B9" w:rsidP="008915DD">
      <w:r>
        <w:separator/>
      </w:r>
    </w:p>
  </w:endnote>
  <w:endnote w:type="continuationSeparator" w:id="0">
    <w:p w:rsidR="00F531B9" w:rsidRDefault="00F531B9" w:rsidP="0089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ermianSlabSerifTypeface">
    <w:panose1 w:val="00000000000000000000"/>
    <w:charset w:val="00"/>
    <w:family w:val="modern"/>
    <w:notTrueType/>
    <w:pitch w:val="variable"/>
    <w:sig w:usb0="A000022F" w:usb1="4000A46A" w:usb2="00000000" w:usb3="00000000" w:csb0="0000000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HLAG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C5" w:rsidRDefault="00830BC5" w:rsidP="00DB661D">
    <w:pPr>
      <w:pStyle w:val="Footer"/>
    </w:pPr>
  </w:p>
  <w:p w:rsidR="00830BC5" w:rsidRDefault="00830B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1B9" w:rsidRPr="00A82423" w:rsidRDefault="00F531B9" w:rsidP="00C511FD">
      <w:pPr>
        <w:pStyle w:val="separator"/>
      </w:pPr>
      <w:r w:rsidRPr="00A82423">
        <w:separator/>
      </w:r>
    </w:p>
  </w:footnote>
  <w:footnote w:type="continuationSeparator" w:id="0">
    <w:p w:rsidR="00F531B9" w:rsidRPr="00A82423" w:rsidRDefault="00F531B9" w:rsidP="00C511FD">
      <w:pPr>
        <w:pStyle w:val="separator"/>
      </w:pPr>
      <w:r w:rsidRPr="00A82423">
        <w:continuationSeparator/>
      </w:r>
    </w:p>
  </w:footnote>
  <w:footnote w:type="continuationNotice" w:id="1">
    <w:p w:rsidR="00F531B9" w:rsidRDefault="00F531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BBA"/>
    <w:multiLevelType w:val="multilevel"/>
    <w:tmpl w:val="ED56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953CDA"/>
    <w:multiLevelType w:val="hybridMultilevel"/>
    <w:tmpl w:val="801C3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0416D"/>
    <w:multiLevelType w:val="multilevel"/>
    <w:tmpl w:val="5DF0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D12CA9"/>
    <w:multiLevelType w:val="hybridMultilevel"/>
    <w:tmpl w:val="18781CAE"/>
    <w:lvl w:ilvl="0" w:tplc="EF808D16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F10905"/>
    <w:multiLevelType w:val="hybridMultilevel"/>
    <w:tmpl w:val="D85CD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C57CE6"/>
    <w:multiLevelType w:val="multilevel"/>
    <w:tmpl w:val="9CB8A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1D2529B"/>
    <w:multiLevelType w:val="multilevel"/>
    <w:tmpl w:val="8634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2A85D60"/>
    <w:multiLevelType w:val="multilevel"/>
    <w:tmpl w:val="C86422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8">
    <w:nsid w:val="133F12DC"/>
    <w:multiLevelType w:val="hybridMultilevel"/>
    <w:tmpl w:val="5E72B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6211872"/>
    <w:multiLevelType w:val="hybridMultilevel"/>
    <w:tmpl w:val="149E4BE2"/>
    <w:lvl w:ilvl="0" w:tplc="3988871C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C12ECF"/>
    <w:multiLevelType w:val="multilevel"/>
    <w:tmpl w:val="DAA0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7B24545"/>
    <w:multiLevelType w:val="hybridMultilevel"/>
    <w:tmpl w:val="72A00604"/>
    <w:lvl w:ilvl="0" w:tplc="8CB8DD46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5427C1"/>
    <w:multiLevelType w:val="hybridMultilevel"/>
    <w:tmpl w:val="A7B0A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C5479"/>
    <w:multiLevelType w:val="multilevel"/>
    <w:tmpl w:val="E13A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1C24A9A"/>
    <w:multiLevelType w:val="multilevel"/>
    <w:tmpl w:val="768A1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2106EF7"/>
    <w:multiLevelType w:val="hybridMultilevel"/>
    <w:tmpl w:val="C876E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816C2"/>
    <w:multiLevelType w:val="multilevel"/>
    <w:tmpl w:val="7468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87A11B8"/>
    <w:multiLevelType w:val="multilevel"/>
    <w:tmpl w:val="D338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B0F0691"/>
    <w:multiLevelType w:val="multilevel"/>
    <w:tmpl w:val="4FC4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B4A6C0A"/>
    <w:multiLevelType w:val="multilevel"/>
    <w:tmpl w:val="0ED8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0E57813"/>
    <w:multiLevelType w:val="hybridMultilevel"/>
    <w:tmpl w:val="63BE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5F70B9"/>
    <w:multiLevelType w:val="hybridMultilevel"/>
    <w:tmpl w:val="8CE821C0"/>
    <w:lvl w:ilvl="0" w:tplc="3988871C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FC0255"/>
    <w:multiLevelType w:val="multilevel"/>
    <w:tmpl w:val="6CE8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D510951"/>
    <w:multiLevelType w:val="hybridMultilevel"/>
    <w:tmpl w:val="232E1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6176C9"/>
    <w:multiLevelType w:val="multilevel"/>
    <w:tmpl w:val="BC20B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21136A3"/>
    <w:multiLevelType w:val="multilevel"/>
    <w:tmpl w:val="A336D01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  <w:sz w:val="20"/>
      </w:rPr>
    </w:lvl>
  </w:abstractNum>
  <w:abstractNum w:abstractNumId="26">
    <w:nsid w:val="446C2777"/>
    <w:multiLevelType w:val="multilevel"/>
    <w:tmpl w:val="56E4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6294D1F"/>
    <w:multiLevelType w:val="multilevel"/>
    <w:tmpl w:val="E5FC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AB1317C"/>
    <w:multiLevelType w:val="multilevel"/>
    <w:tmpl w:val="5E2E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0C259FC"/>
    <w:multiLevelType w:val="multilevel"/>
    <w:tmpl w:val="E650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27E6DD8"/>
    <w:multiLevelType w:val="hybridMultilevel"/>
    <w:tmpl w:val="238CF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A1234A"/>
    <w:multiLevelType w:val="multilevel"/>
    <w:tmpl w:val="EDBCE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85E4540"/>
    <w:multiLevelType w:val="hybridMultilevel"/>
    <w:tmpl w:val="C3CC1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8B73E88"/>
    <w:multiLevelType w:val="multilevel"/>
    <w:tmpl w:val="7618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BD71922"/>
    <w:multiLevelType w:val="multilevel"/>
    <w:tmpl w:val="E9F01B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>
    <w:nsid w:val="62407532"/>
    <w:multiLevelType w:val="hybridMultilevel"/>
    <w:tmpl w:val="965A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960DBB"/>
    <w:multiLevelType w:val="hybridMultilevel"/>
    <w:tmpl w:val="D578D4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6F49B0"/>
    <w:multiLevelType w:val="multilevel"/>
    <w:tmpl w:val="763E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C611B6B"/>
    <w:multiLevelType w:val="multilevel"/>
    <w:tmpl w:val="F9AA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E237633"/>
    <w:multiLevelType w:val="multilevel"/>
    <w:tmpl w:val="8C08B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05238DA"/>
    <w:multiLevelType w:val="hybridMultilevel"/>
    <w:tmpl w:val="9B2C6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CD0C4F"/>
    <w:multiLevelType w:val="hybridMultilevel"/>
    <w:tmpl w:val="8ED6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3A5583"/>
    <w:multiLevelType w:val="multilevel"/>
    <w:tmpl w:val="7A12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3F54708"/>
    <w:multiLevelType w:val="multilevel"/>
    <w:tmpl w:val="6EC8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4ED04A9"/>
    <w:multiLevelType w:val="multilevel"/>
    <w:tmpl w:val="D228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C6B5D80"/>
    <w:multiLevelType w:val="hybridMultilevel"/>
    <w:tmpl w:val="8D5C7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F76BB"/>
    <w:multiLevelType w:val="hybridMultilevel"/>
    <w:tmpl w:val="B1CA0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"/>
  </w:num>
  <w:num w:numId="4">
    <w:abstractNumId w:val="30"/>
  </w:num>
  <w:num w:numId="5">
    <w:abstractNumId w:val="32"/>
  </w:num>
  <w:num w:numId="6">
    <w:abstractNumId w:val="4"/>
  </w:num>
  <w:num w:numId="7">
    <w:abstractNumId w:val="37"/>
  </w:num>
  <w:num w:numId="8">
    <w:abstractNumId w:val="13"/>
  </w:num>
  <w:num w:numId="9">
    <w:abstractNumId w:val="10"/>
  </w:num>
  <w:num w:numId="10">
    <w:abstractNumId w:val="24"/>
  </w:num>
  <w:num w:numId="11">
    <w:abstractNumId w:val="5"/>
  </w:num>
  <w:num w:numId="12">
    <w:abstractNumId w:val="17"/>
  </w:num>
  <w:num w:numId="13">
    <w:abstractNumId w:val="43"/>
  </w:num>
  <w:num w:numId="14">
    <w:abstractNumId w:val="22"/>
  </w:num>
  <w:num w:numId="15">
    <w:abstractNumId w:val="18"/>
  </w:num>
  <w:num w:numId="16">
    <w:abstractNumId w:val="26"/>
  </w:num>
  <w:num w:numId="17">
    <w:abstractNumId w:val="39"/>
  </w:num>
  <w:num w:numId="18">
    <w:abstractNumId w:val="14"/>
  </w:num>
  <w:num w:numId="19">
    <w:abstractNumId w:val="19"/>
  </w:num>
  <w:num w:numId="20">
    <w:abstractNumId w:val="28"/>
  </w:num>
  <w:num w:numId="21">
    <w:abstractNumId w:val="33"/>
  </w:num>
  <w:num w:numId="22">
    <w:abstractNumId w:val="6"/>
  </w:num>
  <w:num w:numId="23">
    <w:abstractNumId w:val="38"/>
  </w:num>
  <w:num w:numId="24">
    <w:abstractNumId w:val="42"/>
  </w:num>
  <w:num w:numId="25">
    <w:abstractNumId w:val="2"/>
  </w:num>
  <w:num w:numId="26">
    <w:abstractNumId w:val="0"/>
  </w:num>
  <w:num w:numId="27">
    <w:abstractNumId w:val="44"/>
  </w:num>
  <w:num w:numId="28">
    <w:abstractNumId w:val="27"/>
  </w:num>
  <w:num w:numId="29">
    <w:abstractNumId w:val="16"/>
  </w:num>
  <w:num w:numId="30">
    <w:abstractNumId w:val="31"/>
  </w:num>
  <w:num w:numId="31">
    <w:abstractNumId w:val="29"/>
  </w:num>
  <w:num w:numId="32">
    <w:abstractNumId w:val="7"/>
  </w:num>
  <w:num w:numId="33">
    <w:abstractNumId w:val="25"/>
  </w:num>
  <w:num w:numId="34">
    <w:abstractNumId w:val="34"/>
  </w:num>
  <w:num w:numId="35">
    <w:abstractNumId w:val="12"/>
  </w:num>
  <w:num w:numId="36">
    <w:abstractNumId w:val="40"/>
  </w:num>
  <w:num w:numId="37">
    <w:abstractNumId w:val="15"/>
  </w:num>
  <w:num w:numId="38">
    <w:abstractNumId w:val="36"/>
  </w:num>
  <w:num w:numId="39">
    <w:abstractNumId w:val="8"/>
  </w:num>
  <w:num w:numId="40">
    <w:abstractNumId w:val="46"/>
  </w:num>
  <w:num w:numId="41">
    <w:abstractNumId w:val="45"/>
  </w:num>
  <w:num w:numId="42">
    <w:abstractNumId w:val="3"/>
  </w:num>
  <w:num w:numId="43">
    <w:abstractNumId w:val="21"/>
  </w:num>
  <w:num w:numId="44">
    <w:abstractNumId w:val="11"/>
  </w:num>
  <w:num w:numId="45">
    <w:abstractNumId w:val="9"/>
  </w:num>
  <w:num w:numId="46">
    <w:abstractNumId w:val="20"/>
  </w:num>
  <w:num w:numId="47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7E"/>
    <w:rsid w:val="000106F6"/>
    <w:rsid w:val="0003740A"/>
    <w:rsid w:val="000439E4"/>
    <w:rsid w:val="00044212"/>
    <w:rsid w:val="00060E5E"/>
    <w:rsid w:val="00073373"/>
    <w:rsid w:val="00081DAE"/>
    <w:rsid w:val="00086518"/>
    <w:rsid w:val="00087693"/>
    <w:rsid w:val="000B27F2"/>
    <w:rsid w:val="000E285A"/>
    <w:rsid w:val="001164CE"/>
    <w:rsid w:val="00124B04"/>
    <w:rsid w:val="0013257C"/>
    <w:rsid w:val="0013462A"/>
    <w:rsid w:val="00141127"/>
    <w:rsid w:val="001428B5"/>
    <w:rsid w:val="001437E2"/>
    <w:rsid w:val="00150537"/>
    <w:rsid w:val="0018473D"/>
    <w:rsid w:val="001B109F"/>
    <w:rsid w:val="001D45C9"/>
    <w:rsid w:val="001E76BF"/>
    <w:rsid w:val="001F4FDC"/>
    <w:rsid w:val="00205289"/>
    <w:rsid w:val="0020650A"/>
    <w:rsid w:val="00231903"/>
    <w:rsid w:val="00237B89"/>
    <w:rsid w:val="00246F21"/>
    <w:rsid w:val="002529D2"/>
    <w:rsid w:val="00257100"/>
    <w:rsid w:val="00276098"/>
    <w:rsid w:val="00280D70"/>
    <w:rsid w:val="002861AE"/>
    <w:rsid w:val="002A0E65"/>
    <w:rsid w:val="002B4A56"/>
    <w:rsid w:val="002C5DBF"/>
    <w:rsid w:val="002D4187"/>
    <w:rsid w:val="002F6D3C"/>
    <w:rsid w:val="00330B9C"/>
    <w:rsid w:val="00333939"/>
    <w:rsid w:val="00337F68"/>
    <w:rsid w:val="003749A5"/>
    <w:rsid w:val="003C6CA6"/>
    <w:rsid w:val="00401FFA"/>
    <w:rsid w:val="00442A7C"/>
    <w:rsid w:val="00445164"/>
    <w:rsid w:val="004543C1"/>
    <w:rsid w:val="0047058E"/>
    <w:rsid w:val="004732E2"/>
    <w:rsid w:val="00484D34"/>
    <w:rsid w:val="00493303"/>
    <w:rsid w:val="004956AD"/>
    <w:rsid w:val="004D335E"/>
    <w:rsid w:val="004E26FF"/>
    <w:rsid w:val="004E7B99"/>
    <w:rsid w:val="004F1B71"/>
    <w:rsid w:val="004F2C6E"/>
    <w:rsid w:val="00507C44"/>
    <w:rsid w:val="00531A4F"/>
    <w:rsid w:val="005354C5"/>
    <w:rsid w:val="005505AF"/>
    <w:rsid w:val="00570D96"/>
    <w:rsid w:val="00571020"/>
    <w:rsid w:val="0058171A"/>
    <w:rsid w:val="005877CD"/>
    <w:rsid w:val="0059494E"/>
    <w:rsid w:val="00595A4D"/>
    <w:rsid w:val="005A5697"/>
    <w:rsid w:val="005E3EB4"/>
    <w:rsid w:val="005E7E78"/>
    <w:rsid w:val="005F3EA3"/>
    <w:rsid w:val="005F7536"/>
    <w:rsid w:val="006052F1"/>
    <w:rsid w:val="006053ED"/>
    <w:rsid w:val="0061212A"/>
    <w:rsid w:val="006139EB"/>
    <w:rsid w:val="00616E7C"/>
    <w:rsid w:val="00617CEB"/>
    <w:rsid w:val="00656A9D"/>
    <w:rsid w:val="0066503B"/>
    <w:rsid w:val="00665762"/>
    <w:rsid w:val="00671953"/>
    <w:rsid w:val="00671D0F"/>
    <w:rsid w:val="006849F3"/>
    <w:rsid w:val="006B2588"/>
    <w:rsid w:val="006C69CC"/>
    <w:rsid w:val="006E583A"/>
    <w:rsid w:val="006F26DF"/>
    <w:rsid w:val="006F5019"/>
    <w:rsid w:val="007009C1"/>
    <w:rsid w:val="00704FE2"/>
    <w:rsid w:val="007141C2"/>
    <w:rsid w:val="00715B18"/>
    <w:rsid w:val="007162BA"/>
    <w:rsid w:val="0071782D"/>
    <w:rsid w:val="00722A08"/>
    <w:rsid w:val="00725016"/>
    <w:rsid w:val="00726914"/>
    <w:rsid w:val="00731E1C"/>
    <w:rsid w:val="007356F4"/>
    <w:rsid w:val="0076206A"/>
    <w:rsid w:val="00765540"/>
    <w:rsid w:val="00772F90"/>
    <w:rsid w:val="007813FA"/>
    <w:rsid w:val="00795832"/>
    <w:rsid w:val="007B3268"/>
    <w:rsid w:val="007B5E1C"/>
    <w:rsid w:val="007C7005"/>
    <w:rsid w:val="007D2AC9"/>
    <w:rsid w:val="008208E3"/>
    <w:rsid w:val="00825A71"/>
    <w:rsid w:val="008273AD"/>
    <w:rsid w:val="00830BC5"/>
    <w:rsid w:val="00856887"/>
    <w:rsid w:val="00856D35"/>
    <w:rsid w:val="008822C6"/>
    <w:rsid w:val="008915DD"/>
    <w:rsid w:val="00896156"/>
    <w:rsid w:val="008A37CA"/>
    <w:rsid w:val="008A7CE4"/>
    <w:rsid w:val="008B5E7E"/>
    <w:rsid w:val="008D7A26"/>
    <w:rsid w:val="00900002"/>
    <w:rsid w:val="00903981"/>
    <w:rsid w:val="00905ADA"/>
    <w:rsid w:val="00914C63"/>
    <w:rsid w:val="00926710"/>
    <w:rsid w:val="0093537A"/>
    <w:rsid w:val="00935C9E"/>
    <w:rsid w:val="00937DD9"/>
    <w:rsid w:val="00975A21"/>
    <w:rsid w:val="009A4968"/>
    <w:rsid w:val="009A7A7E"/>
    <w:rsid w:val="009B552F"/>
    <w:rsid w:val="009C663A"/>
    <w:rsid w:val="009D327D"/>
    <w:rsid w:val="009E60FA"/>
    <w:rsid w:val="009F14C7"/>
    <w:rsid w:val="009F6A1C"/>
    <w:rsid w:val="00A15515"/>
    <w:rsid w:val="00A24681"/>
    <w:rsid w:val="00A323F0"/>
    <w:rsid w:val="00A60735"/>
    <w:rsid w:val="00A66859"/>
    <w:rsid w:val="00A74760"/>
    <w:rsid w:val="00A81E8E"/>
    <w:rsid w:val="00A82423"/>
    <w:rsid w:val="00A90A8F"/>
    <w:rsid w:val="00A92A4E"/>
    <w:rsid w:val="00AA77A0"/>
    <w:rsid w:val="00AB74C5"/>
    <w:rsid w:val="00AD2F9F"/>
    <w:rsid w:val="00AD5171"/>
    <w:rsid w:val="00AE142D"/>
    <w:rsid w:val="00B0264A"/>
    <w:rsid w:val="00B026F1"/>
    <w:rsid w:val="00B02C56"/>
    <w:rsid w:val="00B07CF5"/>
    <w:rsid w:val="00B243D4"/>
    <w:rsid w:val="00B27BC2"/>
    <w:rsid w:val="00B4124F"/>
    <w:rsid w:val="00B42FED"/>
    <w:rsid w:val="00B738DE"/>
    <w:rsid w:val="00B77DF1"/>
    <w:rsid w:val="00B81A66"/>
    <w:rsid w:val="00BD442D"/>
    <w:rsid w:val="00BE2D92"/>
    <w:rsid w:val="00BF1FFE"/>
    <w:rsid w:val="00C21685"/>
    <w:rsid w:val="00C35E5A"/>
    <w:rsid w:val="00C511FD"/>
    <w:rsid w:val="00C5478C"/>
    <w:rsid w:val="00C57416"/>
    <w:rsid w:val="00C612D6"/>
    <w:rsid w:val="00C62055"/>
    <w:rsid w:val="00C64202"/>
    <w:rsid w:val="00C657FA"/>
    <w:rsid w:val="00CA0842"/>
    <w:rsid w:val="00CC5B30"/>
    <w:rsid w:val="00CF2244"/>
    <w:rsid w:val="00CF33DE"/>
    <w:rsid w:val="00D0369B"/>
    <w:rsid w:val="00D03F5A"/>
    <w:rsid w:val="00D27CBD"/>
    <w:rsid w:val="00D31487"/>
    <w:rsid w:val="00D31E56"/>
    <w:rsid w:val="00D32069"/>
    <w:rsid w:val="00D93F7C"/>
    <w:rsid w:val="00DA3BAC"/>
    <w:rsid w:val="00DB661D"/>
    <w:rsid w:val="00DB6F9A"/>
    <w:rsid w:val="00DC1FC1"/>
    <w:rsid w:val="00DD3C76"/>
    <w:rsid w:val="00DD7D0E"/>
    <w:rsid w:val="00DE14B4"/>
    <w:rsid w:val="00DF3D40"/>
    <w:rsid w:val="00DF549C"/>
    <w:rsid w:val="00E021AA"/>
    <w:rsid w:val="00E02864"/>
    <w:rsid w:val="00E04F1F"/>
    <w:rsid w:val="00E06AF5"/>
    <w:rsid w:val="00E15AB6"/>
    <w:rsid w:val="00E23534"/>
    <w:rsid w:val="00E32A23"/>
    <w:rsid w:val="00E34737"/>
    <w:rsid w:val="00E43148"/>
    <w:rsid w:val="00E60D19"/>
    <w:rsid w:val="00E635BD"/>
    <w:rsid w:val="00E65A00"/>
    <w:rsid w:val="00E7226B"/>
    <w:rsid w:val="00E72957"/>
    <w:rsid w:val="00E761D1"/>
    <w:rsid w:val="00E87AAB"/>
    <w:rsid w:val="00EB665A"/>
    <w:rsid w:val="00EB6D60"/>
    <w:rsid w:val="00EC0121"/>
    <w:rsid w:val="00EC2453"/>
    <w:rsid w:val="00EC78AD"/>
    <w:rsid w:val="00EE35E8"/>
    <w:rsid w:val="00F04435"/>
    <w:rsid w:val="00F05DF2"/>
    <w:rsid w:val="00F30488"/>
    <w:rsid w:val="00F531B9"/>
    <w:rsid w:val="00F83C6C"/>
    <w:rsid w:val="00F92D33"/>
    <w:rsid w:val="00FA4706"/>
    <w:rsid w:val="00FA7923"/>
    <w:rsid w:val="00FB1098"/>
    <w:rsid w:val="00FC6CCE"/>
    <w:rsid w:val="00FE7944"/>
    <w:rsid w:val="00FF1C1F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5DD"/>
    <w:pPr>
      <w:spacing w:after="360" w:line="300" w:lineRule="auto"/>
    </w:pPr>
    <w:rPr>
      <w:rFonts w:ascii="Open Sans" w:hAnsi="Open Sans" w:cs="Open Sans"/>
      <w:b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7CA"/>
    <w:pPr>
      <w:spacing w:after="120" w:line="240" w:lineRule="auto"/>
      <w:outlineLvl w:val="0"/>
    </w:pPr>
    <w:rPr>
      <w:rFonts w:ascii="PermianSlabSerifTypeface" w:hAnsi="PermianSlabSerifTypeface"/>
      <w:b/>
      <w:color w:val="75787B"/>
      <w:spacing w:val="-20"/>
      <w:sz w:val="4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2A08"/>
    <w:pPr>
      <w:spacing w:after="60" w:line="240" w:lineRule="auto"/>
      <w:outlineLvl w:val="1"/>
    </w:pPr>
    <w:rPr>
      <w:b/>
      <w:i/>
      <w:color w:val="1B365D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A7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A7A7E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7A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7A7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A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9A7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A7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A7E"/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9A7A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A7E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A7A7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A7A7E"/>
    <w:rPr>
      <w:rFonts w:eastAsiaTheme="minorEastAsia"/>
      <w:lang w:eastAsia="ja-JP"/>
    </w:rPr>
  </w:style>
  <w:style w:type="paragraph" w:styleId="Revision">
    <w:name w:val="Revision"/>
    <w:hidden/>
    <w:uiPriority w:val="99"/>
    <w:semiHidden/>
    <w:rsid w:val="009A7A7E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935C9E"/>
    <w:pPr>
      <w:spacing w:after="120" w:line="680" w:lineRule="exact"/>
      <w:jc w:val="both"/>
    </w:pPr>
    <w:rPr>
      <w:rFonts w:ascii="PermianSlabSerifTypeface" w:hAnsi="PermianSlabSerifTypeface"/>
      <w:color w:val="75787B"/>
      <w:spacing w:val="-20"/>
      <w:kern w:val="52"/>
      <w:sz w:val="72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935C9E"/>
    <w:rPr>
      <w:rFonts w:ascii="PermianSlabSerifTypeface" w:hAnsi="PermianSlabSerifTypeface"/>
      <w:color w:val="75787B"/>
      <w:spacing w:val="-20"/>
      <w:kern w:val="52"/>
      <w:sz w:val="72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37CA"/>
    <w:pPr>
      <w:spacing w:after="240"/>
      <w:jc w:val="both"/>
    </w:pPr>
    <w:rPr>
      <w:color w:val="75787B"/>
      <w:sz w:val="3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rsid w:val="008A37CA"/>
    <w:rPr>
      <w:rFonts w:ascii="Open Sans" w:hAnsi="Open Sans" w:cs="Open Sans"/>
      <w:color w:val="75787B"/>
      <w:sz w:val="36"/>
      <w:szCs w:val="26"/>
    </w:rPr>
  </w:style>
  <w:style w:type="paragraph" w:customStyle="1" w:styleId="coverbyline">
    <w:name w:val="cover byline"/>
    <w:basedOn w:val="Normal"/>
    <w:link w:val="coverbylineChar"/>
    <w:qFormat/>
    <w:rsid w:val="00935C9E"/>
    <w:pPr>
      <w:jc w:val="both"/>
    </w:pPr>
    <w:rPr>
      <w:color w:val="75787B"/>
      <w:sz w:val="1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A37CA"/>
    <w:rPr>
      <w:rFonts w:ascii="PermianSlabSerifTypeface" w:hAnsi="PermianSlabSerifTypeface" w:cs="Open Sans"/>
      <w:b/>
      <w:color w:val="75787B"/>
      <w:spacing w:val="-20"/>
      <w:sz w:val="44"/>
      <w:szCs w:val="26"/>
    </w:rPr>
  </w:style>
  <w:style w:type="character" w:customStyle="1" w:styleId="coverbylineChar">
    <w:name w:val="cover byline Char"/>
    <w:basedOn w:val="DefaultParagraphFont"/>
    <w:link w:val="coverbyline"/>
    <w:rsid w:val="00935C9E"/>
    <w:rPr>
      <w:rFonts w:ascii="Open Sans" w:hAnsi="Open Sans" w:cs="Open Sans"/>
      <w:color w:val="75787B"/>
      <w:sz w:val="18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722A08"/>
    <w:rPr>
      <w:rFonts w:ascii="Open Sans" w:hAnsi="Open Sans" w:cs="Open Sans"/>
      <w:b/>
      <w:bCs/>
      <w:i/>
      <w:color w:val="1B365D"/>
      <w:sz w:val="28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A90A8F"/>
    <w:pPr>
      <w:spacing w:after="200" w:line="240" w:lineRule="auto"/>
    </w:pPr>
    <w:rPr>
      <w:b/>
      <w:bCs w:val="0"/>
      <w:color w:val="75787B"/>
      <w:sz w:val="18"/>
      <w:szCs w:val="18"/>
    </w:rPr>
  </w:style>
  <w:style w:type="paragraph" w:customStyle="1" w:styleId="Footnotes">
    <w:name w:val="Footnotes"/>
    <w:basedOn w:val="FootnoteText"/>
    <w:link w:val="FootnotesChar"/>
    <w:qFormat/>
    <w:rsid w:val="00C511FD"/>
    <w:pPr>
      <w:spacing w:after="60"/>
    </w:pPr>
    <w:rPr>
      <w:color w:val="75787B"/>
      <w:sz w:val="18"/>
    </w:rPr>
  </w:style>
  <w:style w:type="paragraph" w:customStyle="1" w:styleId="separator">
    <w:name w:val="separator"/>
    <w:basedOn w:val="Normal"/>
    <w:link w:val="separatorChar"/>
    <w:qFormat/>
    <w:rsid w:val="00C511FD"/>
    <w:pPr>
      <w:spacing w:after="120" w:line="240" w:lineRule="auto"/>
    </w:pPr>
    <w:rPr>
      <w:color w:val="B2B2B2"/>
    </w:rPr>
  </w:style>
  <w:style w:type="character" w:customStyle="1" w:styleId="FootnotesChar">
    <w:name w:val="Footnotes Char"/>
    <w:basedOn w:val="FootnoteTextChar"/>
    <w:link w:val="Footnotes"/>
    <w:rsid w:val="00C511FD"/>
    <w:rPr>
      <w:rFonts w:ascii="Open Sans" w:hAnsi="Open Sans" w:cs="Open Sans"/>
      <w:bCs/>
      <w:color w:val="75787B"/>
      <w:sz w:val="18"/>
      <w:szCs w:val="20"/>
    </w:rPr>
  </w:style>
  <w:style w:type="paragraph" w:customStyle="1" w:styleId="Pullquote">
    <w:name w:val="Pull quote"/>
    <w:basedOn w:val="Normal"/>
    <w:link w:val="PullquoteChar"/>
    <w:qFormat/>
    <w:rsid w:val="00E23534"/>
    <w:pPr>
      <w:spacing w:after="0"/>
      <w:jc w:val="center"/>
    </w:pPr>
    <w:rPr>
      <w:i/>
      <w:iCs/>
      <w:color w:val="7F7F7F" w:themeColor="text1" w:themeTint="80"/>
      <w:sz w:val="24"/>
    </w:rPr>
  </w:style>
  <w:style w:type="character" w:customStyle="1" w:styleId="separatorChar">
    <w:name w:val="separator Char"/>
    <w:basedOn w:val="DefaultParagraphFont"/>
    <w:link w:val="separator"/>
    <w:rsid w:val="00C511FD"/>
    <w:rPr>
      <w:rFonts w:ascii="Open Sans" w:hAnsi="Open Sans" w:cs="Open Sans"/>
      <w:bCs/>
      <w:color w:val="B2B2B2"/>
      <w:sz w:val="21"/>
      <w:szCs w:val="21"/>
    </w:rPr>
  </w:style>
  <w:style w:type="paragraph" w:customStyle="1" w:styleId="PullQuote0">
    <w:name w:val="Pull Quote"/>
    <w:basedOn w:val="Normal"/>
    <w:link w:val="PullQuoteChar0"/>
    <w:qFormat/>
    <w:rsid w:val="00484D34"/>
    <w:pPr>
      <w:pBdr>
        <w:left w:val="single" w:sz="24" w:space="10" w:color="D22630"/>
      </w:pBdr>
    </w:pPr>
    <w:rPr>
      <w:rFonts w:ascii="PermianSlabSerifTypeface" w:hAnsi="PermianSlabSerifTypeface"/>
      <w:i/>
      <w:color w:val="75787B"/>
      <w:sz w:val="28"/>
    </w:rPr>
  </w:style>
  <w:style w:type="character" w:customStyle="1" w:styleId="PullquoteChar">
    <w:name w:val="Pull quote Char"/>
    <w:basedOn w:val="DefaultParagraphFont"/>
    <w:link w:val="Pullquote"/>
    <w:rsid w:val="00E23534"/>
    <w:rPr>
      <w:rFonts w:ascii="Open Sans" w:hAnsi="Open Sans" w:cs="Open Sans"/>
      <w:bCs/>
      <w:i/>
      <w:iCs/>
      <w:color w:val="7F7F7F" w:themeColor="text1" w:themeTint="80"/>
      <w:sz w:val="24"/>
      <w:szCs w:val="21"/>
    </w:rPr>
  </w:style>
  <w:style w:type="character" w:customStyle="1" w:styleId="PullQuoteChar0">
    <w:name w:val="Pull Quote Char"/>
    <w:basedOn w:val="DefaultParagraphFont"/>
    <w:link w:val="PullQuote0"/>
    <w:rsid w:val="00484D34"/>
    <w:rPr>
      <w:rFonts w:ascii="PermianSlabSerifTypeface" w:hAnsi="PermianSlabSerifTypeface" w:cs="Open Sans"/>
      <w:bCs/>
      <w:i/>
      <w:color w:val="75787B"/>
      <w:sz w:val="28"/>
      <w:szCs w:val="21"/>
    </w:rPr>
  </w:style>
  <w:style w:type="paragraph" w:styleId="Header">
    <w:name w:val="header"/>
    <w:basedOn w:val="Normal"/>
    <w:link w:val="HeaderChar"/>
    <w:unhideWhenUsed/>
    <w:rsid w:val="00762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6A"/>
    <w:rPr>
      <w:rFonts w:ascii="Open Sans" w:hAnsi="Open Sans" w:cs="Open Sans"/>
      <w:bCs/>
      <w:sz w:val="21"/>
      <w:szCs w:val="21"/>
    </w:rPr>
  </w:style>
  <w:style w:type="paragraph" w:styleId="Footer">
    <w:name w:val="footer"/>
    <w:basedOn w:val="Normal"/>
    <w:link w:val="FooterChar"/>
    <w:unhideWhenUsed/>
    <w:rsid w:val="00762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06A"/>
    <w:rPr>
      <w:rFonts w:ascii="Open Sans" w:hAnsi="Open Sans" w:cs="Open Sans"/>
      <w:bCs/>
      <w:sz w:val="21"/>
      <w:szCs w:val="2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39E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439E4"/>
    <w:pPr>
      <w:spacing w:after="100"/>
      <w:ind w:left="210"/>
    </w:pPr>
  </w:style>
  <w:style w:type="character" w:styleId="Hyperlink">
    <w:name w:val="Hyperlink"/>
    <w:basedOn w:val="DefaultParagraphFont"/>
    <w:uiPriority w:val="99"/>
    <w:unhideWhenUsed/>
    <w:rsid w:val="000439E4"/>
    <w:rPr>
      <w:color w:val="131E29" w:themeColor="hyperlink"/>
      <w:u w:val="single"/>
    </w:rPr>
  </w:style>
  <w:style w:type="table" w:styleId="TableGrid">
    <w:name w:val="Table Grid"/>
    <w:basedOn w:val="TableNormal"/>
    <w:rsid w:val="0071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D35"/>
    <w:rPr>
      <w:b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D35"/>
    <w:rPr>
      <w:rFonts w:ascii="Open Sans" w:hAnsi="Open Sans" w:cs="Open Sans"/>
      <w:b/>
      <w:bCs/>
      <w:sz w:val="20"/>
      <w:szCs w:val="20"/>
    </w:rPr>
  </w:style>
  <w:style w:type="character" w:styleId="PageNumber">
    <w:name w:val="page number"/>
    <w:basedOn w:val="DefaultParagraphFont"/>
    <w:rsid w:val="00E60D19"/>
  </w:style>
  <w:style w:type="paragraph" w:customStyle="1" w:styleId="Default">
    <w:name w:val="Default"/>
    <w:rsid w:val="00E60D19"/>
    <w:pPr>
      <w:widowControl w:val="0"/>
      <w:autoSpaceDE w:val="0"/>
      <w:autoSpaceDN w:val="0"/>
      <w:adjustRightInd w:val="0"/>
      <w:spacing w:after="0" w:line="240" w:lineRule="auto"/>
    </w:pPr>
    <w:rPr>
      <w:rFonts w:ascii="IHLAGC+Arial" w:eastAsia="Times New Roman" w:hAnsi="IHLAGC+Arial" w:cs="IHLAGC+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60D1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60D19"/>
    <w:pPr>
      <w:spacing w:after="48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60D19"/>
    <w:pPr>
      <w:spacing w:after="338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E60D19"/>
    <w:pPr>
      <w:spacing w:after="258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E60D19"/>
    <w:pPr>
      <w:spacing w:after="905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60D19"/>
    <w:pPr>
      <w:spacing w:line="266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60D19"/>
    <w:pPr>
      <w:spacing w:line="283" w:lineRule="atLeast"/>
    </w:pPr>
    <w:rPr>
      <w:rFonts w:ascii="Arial" w:hAnsi="Arial" w:cs="Arial"/>
      <w:color w:val="auto"/>
    </w:rPr>
  </w:style>
  <w:style w:type="paragraph" w:customStyle="1" w:styleId="CM4">
    <w:name w:val="CM4"/>
    <w:basedOn w:val="Default"/>
    <w:next w:val="Default"/>
    <w:uiPriority w:val="99"/>
    <w:rsid w:val="00E60D19"/>
    <w:pPr>
      <w:spacing w:line="306" w:lineRule="atLeast"/>
    </w:pPr>
    <w:rPr>
      <w:rFonts w:ascii="Arial" w:hAnsi="Arial" w:cs="Arial"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56F4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1989E" w:themeColor="accent1" w:themeShade="BF"/>
      <w:spacing w:val="0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356F4"/>
    <w:pPr>
      <w:spacing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5DD"/>
    <w:pPr>
      <w:spacing w:after="360" w:line="300" w:lineRule="auto"/>
    </w:pPr>
    <w:rPr>
      <w:rFonts w:ascii="Open Sans" w:hAnsi="Open Sans" w:cs="Open Sans"/>
      <w:b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7CA"/>
    <w:pPr>
      <w:spacing w:after="120" w:line="240" w:lineRule="auto"/>
      <w:outlineLvl w:val="0"/>
    </w:pPr>
    <w:rPr>
      <w:rFonts w:ascii="PermianSlabSerifTypeface" w:hAnsi="PermianSlabSerifTypeface"/>
      <w:b/>
      <w:color w:val="75787B"/>
      <w:spacing w:val="-20"/>
      <w:sz w:val="4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2A08"/>
    <w:pPr>
      <w:spacing w:after="60" w:line="240" w:lineRule="auto"/>
      <w:outlineLvl w:val="1"/>
    </w:pPr>
    <w:rPr>
      <w:b/>
      <w:i/>
      <w:color w:val="1B365D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A7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A7A7E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7A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7A7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A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9A7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A7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A7E"/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9A7A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A7E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A7A7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A7A7E"/>
    <w:rPr>
      <w:rFonts w:eastAsiaTheme="minorEastAsia"/>
      <w:lang w:eastAsia="ja-JP"/>
    </w:rPr>
  </w:style>
  <w:style w:type="paragraph" w:styleId="Revision">
    <w:name w:val="Revision"/>
    <w:hidden/>
    <w:uiPriority w:val="99"/>
    <w:semiHidden/>
    <w:rsid w:val="009A7A7E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935C9E"/>
    <w:pPr>
      <w:spacing w:after="120" w:line="680" w:lineRule="exact"/>
      <w:jc w:val="both"/>
    </w:pPr>
    <w:rPr>
      <w:rFonts w:ascii="PermianSlabSerifTypeface" w:hAnsi="PermianSlabSerifTypeface"/>
      <w:color w:val="75787B"/>
      <w:spacing w:val="-20"/>
      <w:kern w:val="52"/>
      <w:sz w:val="72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935C9E"/>
    <w:rPr>
      <w:rFonts w:ascii="PermianSlabSerifTypeface" w:hAnsi="PermianSlabSerifTypeface"/>
      <w:color w:val="75787B"/>
      <w:spacing w:val="-20"/>
      <w:kern w:val="52"/>
      <w:sz w:val="72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37CA"/>
    <w:pPr>
      <w:spacing w:after="240"/>
      <w:jc w:val="both"/>
    </w:pPr>
    <w:rPr>
      <w:color w:val="75787B"/>
      <w:sz w:val="3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rsid w:val="008A37CA"/>
    <w:rPr>
      <w:rFonts w:ascii="Open Sans" w:hAnsi="Open Sans" w:cs="Open Sans"/>
      <w:color w:val="75787B"/>
      <w:sz w:val="36"/>
      <w:szCs w:val="26"/>
    </w:rPr>
  </w:style>
  <w:style w:type="paragraph" w:customStyle="1" w:styleId="coverbyline">
    <w:name w:val="cover byline"/>
    <w:basedOn w:val="Normal"/>
    <w:link w:val="coverbylineChar"/>
    <w:qFormat/>
    <w:rsid w:val="00935C9E"/>
    <w:pPr>
      <w:jc w:val="both"/>
    </w:pPr>
    <w:rPr>
      <w:color w:val="75787B"/>
      <w:sz w:val="1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A37CA"/>
    <w:rPr>
      <w:rFonts w:ascii="PermianSlabSerifTypeface" w:hAnsi="PermianSlabSerifTypeface" w:cs="Open Sans"/>
      <w:b/>
      <w:color w:val="75787B"/>
      <w:spacing w:val="-20"/>
      <w:sz w:val="44"/>
      <w:szCs w:val="26"/>
    </w:rPr>
  </w:style>
  <w:style w:type="character" w:customStyle="1" w:styleId="coverbylineChar">
    <w:name w:val="cover byline Char"/>
    <w:basedOn w:val="DefaultParagraphFont"/>
    <w:link w:val="coverbyline"/>
    <w:rsid w:val="00935C9E"/>
    <w:rPr>
      <w:rFonts w:ascii="Open Sans" w:hAnsi="Open Sans" w:cs="Open Sans"/>
      <w:color w:val="75787B"/>
      <w:sz w:val="18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722A08"/>
    <w:rPr>
      <w:rFonts w:ascii="Open Sans" w:hAnsi="Open Sans" w:cs="Open Sans"/>
      <w:b/>
      <w:bCs/>
      <w:i/>
      <w:color w:val="1B365D"/>
      <w:sz w:val="28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A90A8F"/>
    <w:pPr>
      <w:spacing w:after="200" w:line="240" w:lineRule="auto"/>
    </w:pPr>
    <w:rPr>
      <w:b/>
      <w:bCs w:val="0"/>
      <w:color w:val="75787B"/>
      <w:sz w:val="18"/>
      <w:szCs w:val="18"/>
    </w:rPr>
  </w:style>
  <w:style w:type="paragraph" w:customStyle="1" w:styleId="Footnotes">
    <w:name w:val="Footnotes"/>
    <w:basedOn w:val="FootnoteText"/>
    <w:link w:val="FootnotesChar"/>
    <w:qFormat/>
    <w:rsid w:val="00C511FD"/>
    <w:pPr>
      <w:spacing w:after="60"/>
    </w:pPr>
    <w:rPr>
      <w:color w:val="75787B"/>
      <w:sz w:val="18"/>
    </w:rPr>
  </w:style>
  <w:style w:type="paragraph" w:customStyle="1" w:styleId="separator">
    <w:name w:val="separator"/>
    <w:basedOn w:val="Normal"/>
    <w:link w:val="separatorChar"/>
    <w:qFormat/>
    <w:rsid w:val="00C511FD"/>
    <w:pPr>
      <w:spacing w:after="120" w:line="240" w:lineRule="auto"/>
    </w:pPr>
    <w:rPr>
      <w:color w:val="B2B2B2"/>
    </w:rPr>
  </w:style>
  <w:style w:type="character" w:customStyle="1" w:styleId="FootnotesChar">
    <w:name w:val="Footnotes Char"/>
    <w:basedOn w:val="FootnoteTextChar"/>
    <w:link w:val="Footnotes"/>
    <w:rsid w:val="00C511FD"/>
    <w:rPr>
      <w:rFonts w:ascii="Open Sans" w:hAnsi="Open Sans" w:cs="Open Sans"/>
      <w:bCs/>
      <w:color w:val="75787B"/>
      <w:sz w:val="18"/>
      <w:szCs w:val="20"/>
    </w:rPr>
  </w:style>
  <w:style w:type="paragraph" w:customStyle="1" w:styleId="Pullquote">
    <w:name w:val="Pull quote"/>
    <w:basedOn w:val="Normal"/>
    <w:link w:val="PullquoteChar"/>
    <w:qFormat/>
    <w:rsid w:val="00E23534"/>
    <w:pPr>
      <w:spacing w:after="0"/>
      <w:jc w:val="center"/>
    </w:pPr>
    <w:rPr>
      <w:i/>
      <w:iCs/>
      <w:color w:val="7F7F7F" w:themeColor="text1" w:themeTint="80"/>
      <w:sz w:val="24"/>
    </w:rPr>
  </w:style>
  <w:style w:type="character" w:customStyle="1" w:styleId="separatorChar">
    <w:name w:val="separator Char"/>
    <w:basedOn w:val="DefaultParagraphFont"/>
    <w:link w:val="separator"/>
    <w:rsid w:val="00C511FD"/>
    <w:rPr>
      <w:rFonts w:ascii="Open Sans" w:hAnsi="Open Sans" w:cs="Open Sans"/>
      <w:bCs/>
      <w:color w:val="B2B2B2"/>
      <w:sz w:val="21"/>
      <w:szCs w:val="21"/>
    </w:rPr>
  </w:style>
  <w:style w:type="paragraph" w:customStyle="1" w:styleId="PullQuote0">
    <w:name w:val="Pull Quote"/>
    <w:basedOn w:val="Normal"/>
    <w:link w:val="PullQuoteChar0"/>
    <w:qFormat/>
    <w:rsid w:val="00484D34"/>
    <w:pPr>
      <w:pBdr>
        <w:left w:val="single" w:sz="24" w:space="10" w:color="D22630"/>
      </w:pBdr>
    </w:pPr>
    <w:rPr>
      <w:rFonts w:ascii="PermianSlabSerifTypeface" w:hAnsi="PermianSlabSerifTypeface"/>
      <w:i/>
      <w:color w:val="75787B"/>
      <w:sz w:val="28"/>
    </w:rPr>
  </w:style>
  <w:style w:type="character" w:customStyle="1" w:styleId="PullquoteChar">
    <w:name w:val="Pull quote Char"/>
    <w:basedOn w:val="DefaultParagraphFont"/>
    <w:link w:val="Pullquote"/>
    <w:rsid w:val="00E23534"/>
    <w:rPr>
      <w:rFonts w:ascii="Open Sans" w:hAnsi="Open Sans" w:cs="Open Sans"/>
      <w:bCs/>
      <w:i/>
      <w:iCs/>
      <w:color w:val="7F7F7F" w:themeColor="text1" w:themeTint="80"/>
      <w:sz w:val="24"/>
      <w:szCs w:val="21"/>
    </w:rPr>
  </w:style>
  <w:style w:type="character" w:customStyle="1" w:styleId="PullQuoteChar0">
    <w:name w:val="Pull Quote Char"/>
    <w:basedOn w:val="DefaultParagraphFont"/>
    <w:link w:val="PullQuote0"/>
    <w:rsid w:val="00484D34"/>
    <w:rPr>
      <w:rFonts w:ascii="PermianSlabSerifTypeface" w:hAnsi="PermianSlabSerifTypeface" w:cs="Open Sans"/>
      <w:bCs/>
      <w:i/>
      <w:color w:val="75787B"/>
      <w:sz w:val="28"/>
      <w:szCs w:val="21"/>
    </w:rPr>
  </w:style>
  <w:style w:type="paragraph" w:styleId="Header">
    <w:name w:val="header"/>
    <w:basedOn w:val="Normal"/>
    <w:link w:val="HeaderChar"/>
    <w:unhideWhenUsed/>
    <w:rsid w:val="00762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6A"/>
    <w:rPr>
      <w:rFonts w:ascii="Open Sans" w:hAnsi="Open Sans" w:cs="Open Sans"/>
      <w:bCs/>
      <w:sz w:val="21"/>
      <w:szCs w:val="21"/>
    </w:rPr>
  </w:style>
  <w:style w:type="paragraph" w:styleId="Footer">
    <w:name w:val="footer"/>
    <w:basedOn w:val="Normal"/>
    <w:link w:val="FooterChar"/>
    <w:unhideWhenUsed/>
    <w:rsid w:val="00762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06A"/>
    <w:rPr>
      <w:rFonts w:ascii="Open Sans" w:hAnsi="Open Sans" w:cs="Open Sans"/>
      <w:bCs/>
      <w:sz w:val="21"/>
      <w:szCs w:val="2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39E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439E4"/>
    <w:pPr>
      <w:spacing w:after="100"/>
      <w:ind w:left="210"/>
    </w:pPr>
  </w:style>
  <w:style w:type="character" w:styleId="Hyperlink">
    <w:name w:val="Hyperlink"/>
    <w:basedOn w:val="DefaultParagraphFont"/>
    <w:uiPriority w:val="99"/>
    <w:unhideWhenUsed/>
    <w:rsid w:val="000439E4"/>
    <w:rPr>
      <w:color w:val="131E29" w:themeColor="hyperlink"/>
      <w:u w:val="single"/>
    </w:rPr>
  </w:style>
  <w:style w:type="table" w:styleId="TableGrid">
    <w:name w:val="Table Grid"/>
    <w:basedOn w:val="TableNormal"/>
    <w:rsid w:val="0071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D35"/>
    <w:rPr>
      <w:b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D35"/>
    <w:rPr>
      <w:rFonts w:ascii="Open Sans" w:hAnsi="Open Sans" w:cs="Open Sans"/>
      <w:b/>
      <w:bCs/>
      <w:sz w:val="20"/>
      <w:szCs w:val="20"/>
    </w:rPr>
  </w:style>
  <w:style w:type="character" w:styleId="PageNumber">
    <w:name w:val="page number"/>
    <w:basedOn w:val="DefaultParagraphFont"/>
    <w:rsid w:val="00E60D19"/>
  </w:style>
  <w:style w:type="paragraph" w:customStyle="1" w:styleId="Default">
    <w:name w:val="Default"/>
    <w:rsid w:val="00E60D19"/>
    <w:pPr>
      <w:widowControl w:val="0"/>
      <w:autoSpaceDE w:val="0"/>
      <w:autoSpaceDN w:val="0"/>
      <w:adjustRightInd w:val="0"/>
      <w:spacing w:after="0" w:line="240" w:lineRule="auto"/>
    </w:pPr>
    <w:rPr>
      <w:rFonts w:ascii="IHLAGC+Arial" w:eastAsia="Times New Roman" w:hAnsi="IHLAGC+Arial" w:cs="IHLAGC+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60D1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60D19"/>
    <w:pPr>
      <w:spacing w:after="48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60D19"/>
    <w:pPr>
      <w:spacing w:after="338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E60D19"/>
    <w:pPr>
      <w:spacing w:after="258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E60D19"/>
    <w:pPr>
      <w:spacing w:after="905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60D19"/>
    <w:pPr>
      <w:spacing w:line="266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60D19"/>
    <w:pPr>
      <w:spacing w:line="283" w:lineRule="atLeast"/>
    </w:pPr>
    <w:rPr>
      <w:rFonts w:ascii="Arial" w:hAnsi="Arial" w:cs="Arial"/>
      <w:color w:val="auto"/>
    </w:rPr>
  </w:style>
  <w:style w:type="paragraph" w:customStyle="1" w:styleId="CM4">
    <w:name w:val="CM4"/>
    <w:basedOn w:val="Default"/>
    <w:next w:val="Default"/>
    <w:uiPriority w:val="99"/>
    <w:rsid w:val="00E60D19"/>
    <w:pPr>
      <w:spacing w:line="306" w:lineRule="atLeast"/>
    </w:pPr>
    <w:rPr>
      <w:rFonts w:ascii="Arial" w:hAnsi="Arial" w:cs="Arial"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56F4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1989E" w:themeColor="accent1" w:themeShade="BF"/>
      <w:spacing w:val="0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356F4"/>
    <w:pPr>
      <w:spacing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rand Colors">
      <a:dk1>
        <a:sysClr val="windowText" lastClr="000000"/>
      </a:dk1>
      <a:lt1>
        <a:sysClr val="window" lastClr="FFFFFF"/>
      </a:lt1>
      <a:dk2>
        <a:srgbClr val="1B365D"/>
      </a:dk2>
      <a:lt2>
        <a:srgbClr val="FF0F00"/>
      </a:lt2>
      <a:accent1>
        <a:srgbClr val="2DCCD3"/>
      </a:accent1>
      <a:accent2>
        <a:srgbClr val="D2D755"/>
      </a:accent2>
      <a:accent3>
        <a:srgbClr val="E87722"/>
      </a:accent3>
      <a:accent4>
        <a:srgbClr val="7C2529"/>
      </a:accent4>
      <a:accent5>
        <a:srgbClr val="666666"/>
      </a:accent5>
      <a:accent6>
        <a:srgbClr val="E6D395"/>
      </a:accent6>
      <a:hlink>
        <a:srgbClr val="131E29"/>
      </a:hlink>
      <a:folHlink>
        <a:srgbClr val="CBC4B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0112-FBE5-4F67-8C05-8DD5CBD3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TN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Walker</dc:creator>
  <cp:lastModifiedBy>Carla Aaron</cp:lastModifiedBy>
  <cp:revision>2</cp:revision>
  <cp:lastPrinted>2019-01-30T22:30:00Z</cp:lastPrinted>
  <dcterms:created xsi:type="dcterms:W3CDTF">2019-01-30T23:46:00Z</dcterms:created>
  <dcterms:modified xsi:type="dcterms:W3CDTF">2019-01-30T23:46:00Z</dcterms:modified>
</cp:coreProperties>
</file>